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6D177" w14:textId="77777777" w:rsidR="00BA6DC5" w:rsidRPr="008F0D57" w:rsidRDefault="00BA6DC5" w:rsidP="001E1260">
      <w:pPr>
        <w:pStyle w:val="PolicyTitleBox"/>
      </w:pPr>
      <w:r w:rsidRPr="008F0D57">
        <w:t>Clatskanie School District 6J</w:t>
      </w:r>
    </w:p>
    <w:p w14:paraId="08FEAD3B" w14:textId="77777777" w:rsidR="00CC7D46" w:rsidRPr="008F0D57" w:rsidRDefault="00CC7D46" w:rsidP="00CC7D46"/>
    <w:p w14:paraId="2D487299" w14:textId="77777777" w:rsidR="001E1260" w:rsidRPr="008F0D57" w:rsidRDefault="001E1260" w:rsidP="001E1260">
      <w:pPr>
        <w:pStyle w:val="PolicyCode"/>
        <w:rPr>
          <w:bCs/>
        </w:rPr>
      </w:pPr>
      <w:r w:rsidRPr="008F0D57">
        <w:t>Code:</w:t>
      </w:r>
      <w:r w:rsidRPr="008F0D57">
        <w:tab/>
      </w:r>
      <w:r w:rsidR="00BC1871" w:rsidRPr="008F0D57">
        <w:rPr>
          <w:bCs/>
        </w:rPr>
        <w:t>GCBD/GDBD</w:t>
      </w:r>
    </w:p>
    <w:p w14:paraId="351CF745" w14:textId="77777777" w:rsidR="00AF04B2" w:rsidRPr="008F0D57" w:rsidRDefault="001E1260" w:rsidP="001E1260">
      <w:pPr>
        <w:pStyle w:val="PolicyCode"/>
      </w:pPr>
      <w:r w:rsidRPr="008F0D57">
        <w:t>Adopted:</w:t>
      </w:r>
      <w:r w:rsidRPr="008F0D57">
        <w:tab/>
      </w:r>
      <w:r w:rsidR="00BC1871" w:rsidRPr="008F0D57">
        <w:t>5/06/13</w:t>
      </w:r>
    </w:p>
    <w:p w14:paraId="121D9EE5" w14:textId="5C363235" w:rsidR="001E1260" w:rsidRPr="008F0D57" w:rsidRDefault="00AF04B2" w:rsidP="001E1260">
      <w:pPr>
        <w:pStyle w:val="PolicyCode"/>
      </w:pPr>
      <w:r w:rsidRPr="008F0D57">
        <w:t>Revised/Readopted:</w:t>
      </w:r>
      <w:r w:rsidRPr="008F0D57">
        <w:tab/>
        <w:t>4/09/24</w:t>
      </w:r>
    </w:p>
    <w:p w14:paraId="1565833F" w14:textId="1117D06D" w:rsidR="001E1260" w:rsidRPr="008F0D57" w:rsidRDefault="007F0ABE" w:rsidP="001E1260">
      <w:pPr>
        <w:pStyle w:val="PolicyCode"/>
      </w:pPr>
      <w:r w:rsidRPr="008F0D57">
        <w:t>Orig. Code(s):</w:t>
      </w:r>
      <w:r w:rsidRPr="008F0D57">
        <w:tab/>
        <w:t>GCBD/GDBD</w:t>
      </w:r>
    </w:p>
    <w:p w14:paraId="7268C95F" w14:textId="77777777" w:rsidR="001E1260" w:rsidRPr="008F0D57" w:rsidRDefault="001E1260" w:rsidP="00CC7D46"/>
    <w:p w14:paraId="39023846" w14:textId="515503D0" w:rsidR="00EF573E" w:rsidRPr="008F0D57" w:rsidRDefault="00BC1871" w:rsidP="00EF573E">
      <w:pPr>
        <w:pStyle w:val="PolicyTitle"/>
      </w:pPr>
      <w:r w:rsidRPr="008F0D57">
        <w:t>Leaves and Absences</w:t>
      </w:r>
    </w:p>
    <w:p w14:paraId="17020235" w14:textId="77777777" w:rsidR="00EF573E" w:rsidRPr="008F0D57" w:rsidRDefault="00EF573E" w:rsidP="00EF573E">
      <w:pPr>
        <w:rPr>
          <w:del w:id="0" w:author="OSBA" w:date="2025-09-12T17:10:00Z" w16du:dateUtc="2025-09-13T00:10:00Z"/>
        </w:rPr>
      </w:pPr>
    </w:p>
    <w:p w14:paraId="52FEEAF9" w14:textId="77777777" w:rsidR="00EF573E" w:rsidRPr="00EA128F" w:rsidRDefault="00BC1871" w:rsidP="00EF573E">
      <w:pPr>
        <w:pStyle w:val="PolicyTitle"/>
        <w:rPr>
          <w:highlight w:val="lightGray"/>
        </w:rPr>
      </w:pPr>
      <w:r w:rsidRPr="008F0D57">
        <w:t xml:space="preserve">Leave </w:t>
      </w:r>
      <w:r w:rsidR="0040123B" w:rsidRPr="00EA128F">
        <w:rPr>
          <w:highlight w:val="lightGray"/>
        </w:rPr>
        <w:t xml:space="preserve">- </w:t>
      </w:r>
      <w:r w:rsidR="009243AB" w:rsidRPr="00EA128F">
        <w:rPr>
          <w:highlight w:val="lightGray"/>
        </w:rPr>
        <w:t>Personal Illness and Injury Leave *</w:t>
      </w:r>
    </w:p>
    <w:p w14:paraId="18893FEE" w14:textId="77777777" w:rsidR="00EF573E" w:rsidRPr="00EA128F" w:rsidRDefault="00EF573E" w:rsidP="00EF573E">
      <w:pPr>
        <w:rPr>
          <w:highlight w:val="lightGray"/>
        </w:rPr>
      </w:pPr>
    </w:p>
    <w:p w14:paraId="431B6C84" w14:textId="7140776B" w:rsidR="00BC1871" w:rsidRPr="008F0D57" w:rsidRDefault="009243AB" w:rsidP="00BC1871">
      <w:pPr>
        <w:pStyle w:val="PolicyBodyText"/>
      </w:pPr>
      <w:r w:rsidRPr="00EA128F">
        <w:rPr>
          <w:highlight w:val="lightGray"/>
        </w:rPr>
        <w:t xml:space="preserve">Sick leave </w:t>
      </w:r>
      <w:r w:rsidR="0027281C" w:rsidRPr="00EA128F">
        <w:rPr>
          <w:highlight w:val="lightGray"/>
        </w:rPr>
        <w:t xml:space="preserve">is allowed </w:t>
      </w:r>
      <w:r w:rsidR="007E7360" w:rsidRPr="00EA128F">
        <w:rPr>
          <w:highlight w:val="lightGray"/>
        </w:rPr>
        <w:t xml:space="preserve">to accrue at the rate of 10 days each school year </w:t>
      </w:r>
      <w:r w:rsidR="0027281C" w:rsidRPr="00EA128F">
        <w:rPr>
          <w:highlight w:val="lightGray"/>
        </w:rPr>
        <w:t xml:space="preserve">for each </w:t>
      </w:r>
      <w:r w:rsidR="0040123B" w:rsidRPr="00EA128F">
        <w:rPr>
          <w:highlight w:val="lightGray"/>
        </w:rPr>
        <w:t>“</w:t>
      </w:r>
      <w:r w:rsidR="0027281C" w:rsidRPr="00EA128F">
        <w:rPr>
          <w:highlight w:val="lightGray"/>
        </w:rPr>
        <w:t>school employee</w:t>
      </w:r>
      <w:r w:rsidR="0040123B" w:rsidRPr="00EA128F">
        <w:rPr>
          <w:rStyle w:val="FootnoteReference"/>
          <w:highlight w:val="lightGray"/>
        </w:rPr>
        <w:footnoteReference w:id="1"/>
      </w:r>
      <w:r w:rsidR="0040123B" w:rsidRPr="00EA128F">
        <w:rPr>
          <w:highlight w:val="lightGray"/>
        </w:rPr>
        <w:t>”</w:t>
      </w:r>
      <w:del w:id="2" w:author="OSBA" w:date="2025-09-12T17:10:00Z" w16du:dateUtc="2025-09-13T00:10:00Z">
        <w:r w:rsidR="00BC1871" w:rsidRPr="008F0D57">
          <w:delText>entitlement</w:delText>
        </w:r>
      </w:del>
      <w:r w:rsidR="00BC1871" w:rsidRPr="008F0D57">
        <w:t xml:space="preserve"> for personal illness or injury </w:t>
      </w:r>
      <w:r w:rsidR="0027281C" w:rsidRPr="00EA128F">
        <w:rPr>
          <w:highlight w:val="lightGray"/>
        </w:rPr>
        <w:t xml:space="preserve">or </w:t>
      </w:r>
      <w:del w:id="3" w:author="OSBA" w:date="2025-09-12T17:10:00Z" w16du:dateUtc="2025-09-13T00:10:00Z">
        <w:r w:rsidR="00BC1871" w:rsidRPr="008F0D57">
          <w:delText xml:space="preserve">will accrue at the rate of </w:delText>
        </w:r>
      </w:del>
      <w:r w:rsidR="00BC1871" w:rsidRPr="008F0D57">
        <w:t xml:space="preserve">one day per </w:t>
      </w:r>
      <w:proofErr w:type="spellStart"/>
      <w:r w:rsidR="00BC1871" w:rsidRPr="008F0D57">
        <w:t>month</w:t>
      </w:r>
      <w:del w:id="4" w:author="OSBA" w:date="2025-09-12T17:10:00Z" w16du:dateUtc="2025-09-13T00:10:00Z">
        <w:r w:rsidR="00BC1871" w:rsidRPr="008F0D57">
          <w:delText xml:space="preserve">, for each month the employee is </w:delText>
        </w:r>
      </w:del>
      <w:r w:rsidR="00BC1871" w:rsidRPr="008F0D57">
        <w:t>employed</w:t>
      </w:r>
      <w:proofErr w:type="spellEnd"/>
      <w:del w:id="5" w:author="OSBA" w:date="2025-09-12T17:10:00Z" w16du:dateUtc="2025-09-13T00:10:00Z">
        <w:r w:rsidR="00BC1871" w:rsidRPr="008F0D57">
          <w:delText xml:space="preserve"> by the district, or a minimum of 10 days per year</w:delText>
        </w:r>
      </w:del>
      <w:r w:rsidR="00BC1871" w:rsidRPr="008F0D57">
        <w:t>, whichever is greater</w:t>
      </w:r>
      <w:r w:rsidR="0027281C" w:rsidRPr="00EA128F">
        <w:rPr>
          <w:highlight w:val="lightGray"/>
        </w:rPr>
        <w:t xml:space="preserve">, </w:t>
      </w:r>
      <w:r w:rsidRPr="00EA128F">
        <w:rPr>
          <w:highlight w:val="lightGray"/>
        </w:rPr>
        <w:t xml:space="preserve">as provided by Oregon </w:t>
      </w:r>
      <w:r w:rsidR="0027281C" w:rsidRPr="00EA128F">
        <w:rPr>
          <w:highlight w:val="lightGray"/>
        </w:rPr>
        <w:t>law</w:t>
      </w:r>
      <w:r w:rsidRPr="00EA128F">
        <w:rPr>
          <w:highlight w:val="lightGray"/>
        </w:rPr>
        <w:t>. Twelve-month employees will accrue 1 day per month or 12 days each year</w:t>
      </w:r>
      <w:r w:rsidR="00BC1871" w:rsidRPr="008F0D57">
        <w:t>.</w:t>
      </w:r>
    </w:p>
    <w:p w14:paraId="0E1EE5D0" w14:textId="77777777" w:rsidR="00BC1871" w:rsidRPr="008F0D57" w:rsidRDefault="00BC1871" w:rsidP="00BC1871">
      <w:pPr>
        <w:pStyle w:val="PolicyBodyText"/>
      </w:pPr>
    </w:p>
    <w:p w14:paraId="52631894" w14:textId="6A13FC9D" w:rsidR="00BC1871" w:rsidRPr="008F0D57" w:rsidRDefault="00BC1871" w:rsidP="00BC1871">
      <w:pPr>
        <w:pStyle w:val="PolicyBodyText"/>
      </w:pPr>
      <w:r w:rsidRPr="008F0D57">
        <w:t>In accordance with state law, this leave will accumulate without limit.</w:t>
      </w:r>
      <w:del w:id="6" w:author="OSBA" w:date="2025-09-12T17:10:00Z" w16du:dateUtc="2025-09-13T00:10:00Z">
        <w:r w:rsidRPr="008F0D57">
          <w:delText xml:space="preserve"> Up to 75 days of sick leave may be transferred from another district, however, the accumulation shall not exceed that carried by the most recent previous employing district and shall not be effective until the employee has completed 30 days with </w:delText>
        </w:r>
        <w:r w:rsidR="003538D6" w:rsidRPr="008F0D57">
          <w:delText xml:space="preserve">this </w:delText>
        </w:r>
        <w:r w:rsidRPr="008F0D57">
          <w:delText>district.</w:delText>
        </w:r>
      </w:del>
    </w:p>
    <w:p w14:paraId="513240ED" w14:textId="77777777" w:rsidR="009243AB" w:rsidRPr="00EA128F" w:rsidRDefault="009243AB" w:rsidP="009243AB">
      <w:pPr>
        <w:pStyle w:val="PolicyBodyText"/>
        <w:rPr>
          <w:highlight w:val="lightGray"/>
        </w:rPr>
      </w:pPr>
    </w:p>
    <w:p w14:paraId="6D44AE42" w14:textId="0FF1A416" w:rsidR="00BC1871" w:rsidRPr="008F0D57" w:rsidRDefault="0040123B" w:rsidP="00BC1871">
      <w:pPr>
        <w:pStyle w:val="PolicyBodyText"/>
        <w:rPr>
          <w:del w:id="7" w:author="OSBA" w:date="2025-09-12T17:10:00Z" w16du:dateUtc="2025-09-13T00:10:00Z"/>
        </w:rPr>
      </w:pPr>
      <w:bookmarkStart w:id="8" w:name="_Hlk154146530"/>
      <w:r w:rsidRPr="00EA128F">
        <w:rPr>
          <w:highlight w:val="lightGray"/>
        </w:rPr>
        <w:t>[</w:t>
      </w:r>
      <w:del w:id="9" w:author="OSBA" w:date="2025-09-12T17:10:00Z" w16du:dateUtc="2025-09-13T00:10:00Z">
        <w:r w:rsidR="00BC1871" w:rsidRPr="008F0D57">
          <w:delText>All medical information will be kept confidential, in a separate file from personnel records, and released only in accordance with the requirements of the Americans with Disabilities Act or other applicable law.</w:delText>
        </w:r>
      </w:del>
    </w:p>
    <w:p w14:paraId="7EDE12E8" w14:textId="77777777" w:rsidR="00BC1871" w:rsidRPr="008F0D57" w:rsidRDefault="00BC1871" w:rsidP="00BC1871">
      <w:pPr>
        <w:pStyle w:val="PolicyBodyText"/>
        <w:rPr>
          <w:del w:id="10" w:author="OSBA" w:date="2025-09-12T17:10:00Z" w16du:dateUtc="2025-09-13T00:10:00Z"/>
        </w:rPr>
      </w:pPr>
    </w:p>
    <w:p w14:paraId="28885514" w14:textId="44308741" w:rsidR="00BC1871" w:rsidRPr="008F0D57" w:rsidRDefault="003538D6" w:rsidP="00BC1871">
      <w:pPr>
        <w:pStyle w:val="PolicyBodyText"/>
      </w:pPr>
      <w:r w:rsidRPr="00D15F93">
        <w:rPr>
          <w:highlight w:val="yellow"/>
        </w:rPr>
        <w:t xml:space="preserve">Sick leave </w:t>
      </w:r>
      <w:proofErr w:type="gramStart"/>
      <w:r w:rsidRPr="00D15F93">
        <w:rPr>
          <w:highlight w:val="yellow"/>
        </w:rPr>
        <w:t>in excess of</w:t>
      </w:r>
      <w:proofErr w:type="gramEnd"/>
      <w:r w:rsidRPr="00D15F93">
        <w:rPr>
          <w:highlight w:val="yellow"/>
        </w:rPr>
        <w:t xml:space="preserve"> five consecutive </w:t>
      </w:r>
      <w:proofErr w:type="gramStart"/>
      <w:r w:rsidRPr="00D15F93">
        <w:rPr>
          <w:highlight w:val="yellow"/>
        </w:rPr>
        <w:t>work days</w:t>
      </w:r>
      <w:proofErr w:type="gramEnd"/>
      <w:r w:rsidRPr="00D15F93">
        <w:rPr>
          <w:highlight w:val="yellow"/>
        </w:rPr>
        <w:t xml:space="preserve"> shall require a certificate from the employee’s attending physician, naturopathic physician or practitioner that the employee’s illness or injury prevents the </w:t>
      </w:r>
      <w:del w:id="11" w:author="OSBA" w:date="2025-09-12T17:10:00Z" w16du:dateUtc="2025-09-13T00:10:00Z">
        <w:r w:rsidRPr="00D15F93">
          <w:rPr>
            <w:highlight w:val="yellow"/>
          </w:rPr>
          <w:delText xml:space="preserve">school </w:delText>
        </w:r>
      </w:del>
      <w:r w:rsidRPr="00D15F93">
        <w:rPr>
          <w:highlight w:val="yellow"/>
        </w:rPr>
        <w:t xml:space="preserve">employee from working. </w:t>
      </w:r>
      <w:bookmarkEnd w:id="8"/>
      <w:r w:rsidR="00BC1871" w:rsidRPr="00D15F93">
        <w:rPr>
          <w:highlight w:val="yellow"/>
        </w:rPr>
        <w:t>Any employee refusing to submit to such an examination or to provide other evidence as required by the district</w:t>
      </w:r>
      <w:r w:rsidR="009243AB" w:rsidRPr="00D15F93">
        <w:rPr>
          <w:highlight w:val="yellow"/>
        </w:rPr>
        <w:t>,</w:t>
      </w:r>
      <w:r w:rsidR="00BC1871" w:rsidRPr="00D15F93">
        <w:rPr>
          <w:highlight w:val="yellow"/>
        </w:rPr>
        <w:t xml:space="preserve"> shall be subject to appropriate disciplinary action, up to and including dismissal</w:t>
      </w:r>
      <w:r w:rsidR="009243AB" w:rsidRPr="00D15F93">
        <w:rPr>
          <w:highlight w:val="yellow"/>
        </w:rPr>
        <w:t>.</w:t>
      </w:r>
      <w:r w:rsidR="0040123B" w:rsidRPr="00D15F93">
        <w:rPr>
          <w:highlight w:val="yellow"/>
        </w:rPr>
        <w:t>]</w:t>
      </w:r>
      <w:del w:id="12" w:author="OSBA" w:date="2025-09-12T17:10:00Z" w16du:dateUtc="2025-09-13T00:10:00Z">
        <w:r w:rsidR="00BC1871" w:rsidRPr="00D15F93">
          <w:rPr>
            <w:highlight w:val="yellow"/>
          </w:rPr>
          <w:delText>.</w:delText>
        </w:r>
      </w:del>
    </w:p>
    <w:p w14:paraId="1134B16B" w14:textId="77777777" w:rsidR="00BC1871" w:rsidRPr="008F0D57" w:rsidRDefault="00BC1871" w:rsidP="00BC1871">
      <w:pPr>
        <w:pStyle w:val="PolicyBodyText"/>
      </w:pPr>
    </w:p>
    <w:p w14:paraId="2D86FE7C" w14:textId="14C1A959" w:rsidR="00BC1871" w:rsidRPr="008F0D57" w:rsidRDefault="00BC1871" w:rsidP="00BC1871">
      <w:pPr>
        <w:pStyle w:val="PolicyBodyText"/>
      </w:pPr>
      <w:r w:rsidRPr="008F0D57">
        <w:t xml:space="preserve">Other paid and unpaid leaves will be determined by the district’s </w:t>
      </w:r>
      <w:r w:rsidR="009243AB" w:rsidRPr="00EA128F">
        <w:rPr>
          <w:highlight w:val="lightGray"/>
        </w:rPr>
        <w:t>collective bargaining</w:t>
      </w:r>
      <w:del w:id="13" w:author="OSBA" w:date="2025-09-12T17:10:00Z" w16du:dateUtc="2025-09-13T00:10:00Z">
        <w:r w:rsidRPr="008F0D57">
          <w:delText>negotiated</w:delText>
        </w:r>
      </w:del>
      <w:r w:rsidRPr="008F0D57">
        <w:t xml:space="preserve"> agreements.</w:t>
      </w:r>
    </w:p>
    <w:p w14:paraId="648A81EA" w14:textId="77777777" w:rsidR="009243AB" w:rsidRPr="00EA128F" w:rsidRDefault="009243AB" w:rsidP="009243AB">
      <w:pPr>
        <w:pStyle w:val="PolicyBodyText"/>
        <w:rPr>
          <w:highlight w:val="lightGray"/>
        </w:rPr>
      </w:pPr>
    </w:p>
    <w:p w14:paraId="30A6CBE5" w14:textId="77777777" w:rsidR="009243AB" w:rsidRPr="00EA128F" w:rsidRDefault="009243AB" w:rsidP="009243AB">
      <w:pPr>
        <w:pStyle w:val="PolicyBodyText"/>
        <w:rPr>
          <w:highlight w:val="lightGray"/>
        </w:rPr>
      </w:pPr>
      <w:r w:rsidRPr="00EA128F">
        <w:rPr>
          <w:highlight w:val="lightGray"/>
        </w:rPr>
        <w:t>All medical information will be kept confidential, in a separate file from personnel records, and released only in accordance with the requirements of the Americans with Disabilities Act or other applicable law.</w:t>
      </w:r>
    </w:p>
    <w:p w14:paraId="2EDD9FC2" w14:textId="77777777" w:rsidR="00BC1871" w:rsidRPr="008F0D57" w:rsidRDefault="00BC1871" w:rsidP="00BC1871">
      <w:pPr>
        <w:pStyle w:val="PolicyBodyText"/>
      </w:pPr>
    </w:p>
    <w:p w14:paraId="07469E9C" w14:textId="187333C9" w:rsidR="00BC1871" w:rsidRPr="008F0D57" w:rsidRDefault="00BC1871" w:rsidP="00BC1871">
      <w:pPr>
        <w:pStyle w:val="PolicyBodyText"/>
      </w:pPr>
      <w:r w:rsidRPr="008F0D57">
        <w:t xml:space="preserve">Sickness or other unavoidable circumstances </w:t>
      </w:r>
      <w:r w:rsidR="009243AB" w:rsidRPr="008F0D57">
        <w:t>that</w:t>
      </w:r>
      <w:r w:rsidRPr="008F0D57">
        <w:t xml:space="preserve"> prevent a teacher from teaching 20 school days immediately following exhaustion of sick leave accumulated under Oregon law</w:t>
      </w:r>
      <w:r w:rsidR="00A1584F" w:rsidRPr="00EA128F">
        <w:rPr>
          <w:highlight w:val="lightGray"/>
        </w:rPr>
        <w:t>, the Board</w:t>
      </w:r>
      <w:r w:rsidRPr="008F0D57">
        <w:t xml:space="preserve"> will </w:t>
      </w:r>
      <w:r w:rsidR="00A1584F" w:rsidRPr="00EA128F">
        <w:rPr>
          <w:highlight w:val="lightGray"/>
        </w:rPr>
        <w:t>place</w:t>
      </w:r>
      <w:del w:id="14" w:author="OSBA" w:date="2025-09-12T17:10:00Z" w16du:dateUtc="2025-09-13T00:10:00Z">
        <w:r w:rsidRPr="008F0D57">
          <w:delText>result in</w:delText>
        </w:r>
      </w:del>
      <w:r w:rsidRPr="008F0D57">
        <w:t xml:space="preserve"> the teacher </w:t>
      </w:r>
      <w:del w:id="15" w:author="OSBA" w:date="2025-09-12T17:10:00Z" w16du:dateUtc="2025-09-13T00:10:00Z">
        <w:r w:rsidRPr="008F0D57">
          <w:delText xml:space="preserve">being placed </w:delText>
        </w:r>
      </w:del>
      <w:r w:rsidRPr="008F0D57">
        <w:t>on unpaid leave for the remainder of the</w:t>
      </w:r>
      <w:r w:rsidR="00A1584F" w:rsidRPr="00EA128F">
        <w:rPr>
          <w:highlight w:val="lightGray"/>
        </w:rPr>
        <w:t xml:space="preserve"> regular</w:t>
      </w:r>
      <w:r w:rsidRPr="008F0D57">
        <w:t xml:space="preserve"> school year or until the teacher’s disability is removed and </w:t>
      </w:r>
      <w:r w:rsidR="003E360A" w:rsidRPr="008F0D57">
        <w:t>they are</w:t>
      </w:r>
      <w:r w:rsidRPr="008F0D57">
        <w:t xml:space="preserve"> able to return to work. If the teacher is </w:t>
      </w:r>
      <w:r w:rsidR="009243AB" w:rsidRPr="008F0D57">
        <w:t xml:space="preserve">still </w:t>
      </w:r>
      <w:r w:rsidRPr="008F0D57">
        <w:t>unable to return to work the following August 1, the Board may terminate the teacher’s employment</w:t>
      </w:r>
      <w:r w:rsidR="009243AB" w:rsidRPr="008F0D57">
        <w:t>,</w:t>
      </w:r>
      <w:r w:rsidRPr="008F0D57">
        <w:t xml:space="preserve"> subject to state and federal </w:t>
      </w:r>
      <w:r w:rsidR="009243AB" w:rsidRPr="008F0D57">
        <w:t xml:space="preserve">laws regarding family </w:t>
      </w:r>
      <w:r w:rsidR="00B46FC7" w:rsidRPr="00EA128F">
        <w:rPr>
          <w:highlight w:val="lightGray"/>
        </w:rPr>
        <w:t>and medical</w:t>
      </w:r>
      <w:del w:id="16" w:author="OSBA" w:date="2025-09-12T17:10:00Z" w16du:dateUtc="2025-09-13T00:10:00Z">
        <w:r w:rsidR="009243AB" w:rsidRPr="008F0D57">
          <w:delText>illness</w:delText>
        </w:r>
      </w:del>
      <w:r w:rsidR="009243AB" w:rsidRPr="008F0D57">
        <w:t xml:space="preserve"> leave</w:t>
      </w:r>
      <w:r w:rsidRPr="008F0D57">
        <w:t>.</w:t>
      </w:r>
    </w:p>
    <w:p w14:paraId="17A747BC" w14:textId="77777777" w:rsidR="009243AB" w:rsidRPr="008F0D57" w:rsidRDefault="009243AB" w:rsidP="009243AB">
      <w:pPr>
        <w:pStyle w:val="PolicyBodyText"/>
      </w:pPr>
    </w:p>
    <w:p w14:paraId="0777AB9A" w14:textId="169671DA" w:rsidR="009243AB" w:rsidRPr="008F0D57" w:rsidRDefault="009243AB" w:rsidP="009243AB">
      <w:pPr>
        <w:pStyle w:val="PolicyBodyText"/>
      </w:pPr>
      <w:r w:rsidRPr="008F0D57">
        <w:t xml:space="preserve">All district-paid employee benefits, such as health and dental insurance, will cease on the last day of the month in which employment is terminated, or the staff member is placed on unpaid leave, unless the </w:t>
      </w:r>
      <w:r w:rsidRPr="008F0D57">
        <w:lastRenderedPageBreak/>
        <w:t xml:space="preserve">unpaid leave is in conjunction with state or federal </w:t>
      </w:r>
      <w:r w:rsidR="003A1124" w:rsidRPr="00EA128F">
        <w:rPr>
          <w:highlight w:val="lightGray"/>
        </w:rPr>
        <w:t>law</w:t>
      </w:r>
      <w:r w:rsidRPr="00EA128F">
        <w:rPr>
          <w:highlight w:val="lightGray"/>
        </w:rPr>
        <w:t>.</w:t>
      </w:r>
      <w:del w:id="17" w:author="OSBA" w:date="2025-09-12T17:10:00Z" w16du:dateUtc="2025-09-13T00:10:00Z">
        <w:r w:rsidRPr="008F0D57">
          <w:delText>family medical leave.</w:delText>
        </w:r>
      </w:del>
      <w:r w:rsidRPr="008F0D57">
        <w:t xml:space="preserve"> The staff </w:t>
      </w:r>
      <w:proofErr w:type="gramStart"/>
      <w:r w:rsidRPr="008F0D57">
        <w:t>member</w:t>
      </w:r>
      <w:proofErr w:type="gramEnd"/>
      <w:r w:rsidRPr="008F0D57">
        <w:t xml:space="preserve"> will be informed </w:t>
      </w:r>
      <w:proofErr w:type="gramStart"/>
      <w:r w:rsidRPr="008F0D57">
        <w:t xml:space="preserve">of </w:t>
      </w:r>
      <w:r w:rsidR="003E360A" w:rsidRPr="008F0D57">
        <w:t xml:space="preserve"> their</w:t>
      </w:r>
      <w:proofErr w:type="gramEnd"/>
      <w:r w:rsidR="003E360A" w:rsidRPr="008F0D57">
        <w:t xml:space="preserve"> </w:t>
      </w:r>
      <w:r w:rsidRPr="008F0D57">
        <w:t>rights to remain a part of the district benefit plan at personal expense.</w:t>
      </w:r>
    </w:p>
    <w:p w14:paraId="14FEDE2F" w14:textId="77777777" w:rsidR="009243AB" w:rsidRPr="008F0D57" w:rsidRDefault="009243AB" w:rsidP="009243AB">
      <w:pPr>
        <w:pStyle w:val="PolicyBodyText"/>
        <w:rPr>
          <w:del w:id="18" w:author="OSBA" w:date="2025-09-12T17:10:00Z" w16du:dateUtc="2025-09-13T00:10:00Z"/>
        </w:rPr>
      </w:pPr>
    </w:p>
    <w:p w14:paraId="109E5D23" w14:textId="77777777" w:rsidR="009243AB" w:rsidRPr="008F0D57" w:rsidRDefault="009243AB" w:rsidP="009243AB">
      <w:pPr>
        <w:pStyle w:val="PolicyBodyText"/>
        <w:rPr>
          <w:del w:id="19" w:author="OSBA" w:date="2025-09-12T17:10:00Z" w16du:dateUtc="2025-09-13T00:10:00Z"/>
        </w:rPr>
      </w:pPr>
      <w:del w:id="20" w:author="OSBA" w:date="2025-09-12T17:10:00Z" w16du:dateUtc="2025-09-13T00:10:00Z">
        <w:r w:rsidRPr="008F0D57">
          <w:delText>Any worker who has sustained a compensable personal injury or illness and is disabled and unable to perform essential job function</w:delText>
        </w:r>
        <w:r w:rsidR="003E360A" w:rsidRPr="008F0D57">
          <w:delText>s</w:delText>
        </w:r>
        <w:r w:rsidRPr="008F0D57">
          <w:delText>, will be reemployed at such time as a physician issues a Fitness-for-Duty Certification. Such rights of reemployment are subject to seniority rights and other restrictions of the collective bargaining agreement between the employer and employee bargaining unit.</w:delText>
        </w:r>
      </w:del>
    </w:p>
    <w:p w14:paraId="3B3F84F0" w14:textId="77777777" w:rsidR="00BC1871" w:rsidRPr="008F0D57" w:rsidRDefault="00BC1871" w:rsidP="00BC1871">
      <w:pPr>
        <w:pStyle w:val="PolicyBodyText"/>
      </w:pPr>
    </w:p>
    <w:p w14:paraId="14DDFBAA" w14:textId="56B1FDEB" w:rsidR="008F0D57" w:rsidRDefault="00BC1871" w:rsidP="00EF5ED3">
      <w:pPr>
        <w:pStyle w:val="PolicyBodyText"/>
      </w:pPr>
      <w:r w:rsidRPr="008F0D57">
        <w:t>END OF POLICY</w:t>
      </w:r>
    </w:p>
    <w:p w14:paraId="5D0C5F18" w14:textId="77777777" w:rsidR="00EF5ED3" w:rsidRDefault="00EF5ED3" w:rsidP="00EF5ED3">
      <w:pPr>
        <w:pStyle w:val="PolicyLine"/>
      </w:pPr>
    </w:p>
    <w:p w14:paraId="0EC9B53A" w14:textId="77777777" w:rsidR="00EF5ED3" w:rsidRPr="00B46906" w:rsidRDefault="00EF5ED3" w:rsidP="00EF5ED3">
      <w:pPr>
        <w:pStyle w:val="PolicyReferencesHeading"/>
      </w:pPr>
      <w:r w:rsidRPr="00B46906">
        <w:t>Legal Reference(s):</w:t>
      </w:r>
    </w:p>
    <w:p w14:paraId="6B3A3AAC" w14:textId="77777777" w:rsidR="00EF5ED3" w:rsidRPr="00B46906" w:rsidRDefault="00EF5ED3" w:rsidP="00EF5ED3">
      <w:pPr>
        <w:pStyle w:val="PolicyReferences"/>
      </w:pPr>
    </w:p>
    <w:p w14:paraId="7AFD8428" w14:textId="77777777" w:rsidR="00EF5ED3" w:rsidRDefault="00EF5ED3" w:rsidP="00EF5ED3">
      <w:pPr>
        <w:pStyle w:val="PolicyReferences"/>
        <w:rPr>
          <w:color w:val="0000FF"/>
          <w:u w:val="single"/>
        </w:rPr>
        <w:sectPr w:rsidR="00EF5ED3"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pPr>
      <w:bookmarkStart w:id="21" w:name="Laws"/>
      <w:bookmarkStart w:id="22" w:name="ORS"/>
      <w:bookmarkEnd w:id="21"/>
      <w:bookmarkEnd w:id="22"/>
    </w:p>
    <w:p w14:paraId="2D3908F7" w14:textId="77777777" w:rsidR="00EF5ED3" w:rsidRPr="00B46906" w:rsidRDefault="00EF5ED3" w:rsidP="00EF5ED3">
      <w:pPr>
        <w:pStyle w:val="PolicyReferences"/>
      </w:pPr>
      <w:hyperlink r:id="rId14" w:history="1">
        <w:r w:rsidRPr="00B46906">
          <w:rPr>
            <w:rStyle w:val="Hyperlink"/>
          </w:rPr>
          <w:t>ORS 332</w:t>
        </w:r>
      </w:hyperlink>
      <w:r w:rsidRPr="00B46906">
        <w:t>.507</w:t>
      </w:r>
    </w:p>
    <w:p w14:paraId="0019B085" w14:textId="77777777" w:rsidR="00EF5ED3" w:rsidRPr="00B46906" w:rsidRDefault="00EF5ED3" w:rsidP="00EF5ED3">
      <w:pPr>
        <w:pStyle w:val="PolicyReferences"/>
      </w:pPr>
      <w:hyperlink r:id="rId15" w:history="1">
        <w:r w:rsidRPr="00B46906">
          <w:rPr>
            <w:rStyle w:val="Hyperlink"/>
          </w:rPr>
          <w:t>ORS 342</w:t>
        </w:r>
      </w:hyperlink>
      <w:r w:rsidRPr="00B46906">
        <w:t>.545</w:t>
      </w:r>
    </w:p>
    <w:p w14:paraId="7495880C" w14:textId="77777777" w:rsidR="00EF5ED3" w:rsidRPr="00B46906" w:rsidRDefault="00EF5ED3" w:rsidP="00EF5ED3">
      <w:pPr>
        <w:pStyle w:val="PolicyReferences"/>
      </w:pPr>
      <w:hyperlink r:id="rId16" w:history="1">
        <w:r w:rsidRPr="00B46906">
          <w:rPr>
            <w:rStyle w:val="Hyperlink"/>
          </w:rPr>
          <w:t>ORS 342</w:t>
        </w:r>
      </w:hyperlink>
      <w:r w:rsidRPr="00B46906">
        <w:t>.610</w:t>
      </w:r>
    </w:p>
    <w:bookmarkStart w:id="23" w:name="_Hlk204606836"/>
    <w:p w14:paraId="27913B3C" w14:textId="77777777" w:rsidR="00EF5ED3" w:rsidRPr="00B46906" w:rsidRDefault="00EF5ED3" w:rsidP="00EF5ED3">
      <w:pPr>
        <w:pStyle w:val="PolicyReferences"/>
      </w:pPr>
      <w:r w:rsidRPr="00B46906">
        <w:fldChar w:fldCharType="begin"/>
      </w:r>
      <w:r w:rsidRPr="00B46906">
        <w:instrText>HYPERLINK "http://policy.osba.org/orsredir.asp?ors=ors-659a"</w:instrText>
      </w:r>
      <w:r w:rsidRPr="00B46906">
        <w:fldChar w:fldCharType="separate"/>
      </w:r>
      <w:r w:rsidRPr="00B46906">
        <w:rPr>
          <w:rStyle w:val="Hyperlink"/>
        </w:rPr>
        <w:t>ORS 659A</w:t>
      </w:r>
      <w:r w:rsidRPr="00B46906">
        <w:fldChar w:fldCharType="end"/>
      </w:r>
      <w:r w:rsidRPr="00B46906">
        <w:t>.043</w:t>
      </w:r>
    </w:p>
    <w:bookmarkEnd w:id="23"/>
    <w:p w14:paraId="099A2C44" w14:textId="77777777" w:rsidR="00EF5ED3" w:rsidRPr="00B46906" w:rsidRDefault="00EF5ED3" w:rsidP="00EF5ED3">
      <w:pPr>
        <w:pStyle w:val="PolicyReferences"/>
      </w:pPr>
      <w:r w:rsidRPr="00B46906">
        <w:fldChar w:fldCharType="begin"/>
      </w:r>
      <w:r w:rsidRPr="00B46906">
        <w:instrText>HYPERLINK "http://policy.osba.org/orsredir.asp?ors=ors-659a"</w:instrText>
      </w:r>
      <w:r w:rsidRPr="00B46906">
        <w:fldChar w:fldCharType="separate"/>
      </w:r>
      <w:r w:rsidRPr="00B46906">
        <w:rPr>
          <w:rStyle w:val="Hyperlink"/>
        </w:rPr>
        <w:t>ORS 659A</w:t>
      </w:r>
      <w:r w:rsidRPr="00B46906">
        <w:fldChar w:fldCharType="end"/>
      </w:r>
      <w:r w:rsidRPr="00B46906">
        <w:t>.046</w:t>
      </w:r>
    </w:p>
    <w:p w14:paraId="6AC3FF8B" w14:textId="77777777" w:rsidR="00EF5ED3" w:rsidRDefault="00EF5ED3" w:rsidP="00EF5ED3">
      <w:pPr>
        <w:pStyle w:val="PolicyReferences"/>
        <w:sectPr w:rsidR="00EF5ED3" w:rsidSect="00EF5ED3">
          <w:type w:val="continuous"/>
          <w:pgSz w:w="12240" w:h="15840" w:code="1"/>
          <w:pgMar w:top="936" w:right="720" w:bottom="720" w:left="1224" w:header="432" w:footer="720" w:gutter="0"/>
          <w:cols w:num="3" w:space="360"/>
          <w:docGrid w:linePitch="360"/>
        </w:sectPr>
      </w:pPr>
      <w:hyperlink r:id="rId17" w:history="1">
        <w:r w:rsidRPr="00B46906">
          <w:rPr>
            <w:rStyle w:val="Hyperlink"/>
          </w:rPr>
          <w:t>OAR 581</w:t>
        </w:r>
      </w:hyperlink>
      <w:r w:rsidRPr="00B46906">
        <w:t>-022-2405</w:t>
      </w:r>
    </w:p>
    <w:p w14:paraId="07E7C058" w14:textId="524D4FDC" w:rsidR="00EF5ED3" w:rsidRPr="00B46906" w:rsidRDefault="00EF5ED3" w:rsidP="00EF5ED3">
      <w:pPr>
        <w:pStyle w:val="PolicyReferences"/>
      </w:pPr>
    </w:p>
    <w:p w14:paraId="60CAAD7C" w14:textId="77777777" w:rsidR="00EF5ED3" w:rsidRPr="00B46906" w:rsidRDefault="00EF5ED3" w:rsidP="00EF5ED3">
      <w:pPr>
        <w:pStyle w:val="PolicyReferences"/>
      </w:pPr>
      <w:r w:rsidRPr="00B46906">
        <w:t>Knapp v. North Bend, 304 Or. 34 (1987).</w:t>
      </w:r>
    </w:p>
    <w:p w14:paraId="5A6E4CC1" w14:textId="77777777" w:rsidR="00EF5ED3" w:rsidRPr="00B46906" w:rsidRDefault="00EF5ED3" w:rsidP="00EF5ED3">
      <w:pPr>
        <w:pStyle w:val="PolicyReferences"/>
      </w:pPr>
      <w:r w:rsidRPr="00B46906">
        <w:t>Consolidated Omnibus Budget Reconciliation Act of 1985, 29 U.S.C. §§ 1161-1169 (2024).</w:t>
      </w:r>
    </w:p>
    <w:p w14:paraId="548378BB" w14:textId="77777777" w:rsidR="00EF5ED3" w:rsidRPr="00B46906" w:rsidRDefault="00EF5ED3" w:rsidP="00EF5ED3">
      <w:pPr>
        <w:pStyle w:val="PolicyReferences"/>
      </w:pPr>
      <w:r w:rsidRPr="00B46906">
        <w:t>Employee Retirement Income Security Act of 1974, 29 U.S.C. §§ 1001-1461 (2024).</w:t>
      </w:r>
    </w:p>
    <w:p w14:paraId="52BB77FF" w14:textId="77777777" w:rsidR="00EF5ED3" w:rsidRPr="00B46906" w:rsidRDefault="00EF5ED3" w:rsidP="00EF5ED3">
      <w:pPr>
        <w:pStyle w:val="PolicyReferences"/>
      </w:pPr>
      <w:r w:rsidRPr="00B46906">
        <w:t>Americans with Disabilities Act/Americans with Disabilities Act Amendments Act, 42 U.S.C. §§ 12101-12213 (2024); 29 C.F.R. Part 1630 (2025); 28 C.F.R. Part 35 (2025).</w:t>
      </w:r>
    </w:p>
    <w:p w14:paraId="7CF75836" w14:textId="77777777" w:rsidR="00EF5ED3" w:rsidRPr="00B46906" w:rsidRDefault="00EF5ED3" w:rsidP="00EF5ED3">
      <w:pPr>
        <w:pStyle w:val="PolicyReferences"/>
      </w:pPr>
      <w:r w:rsidRPr="00B46906">
        <w:t>Family and Medical Leave Act, 29 U.S.C. §§ 2601-2654 (2024); Family and Medical Leave Act, 29 C.F.R. Part 825 (2025).</w:t>
      </w:r>
    </w:p>
    <w:sectPr w:rsidR="00EF5ED3" w:rsidRPr="00B46906" w:rsidSect="0051750D">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7C242" w14:textId="77777777" w:rsidR="00892E22" w:rsidRDefault="00892E22" w:rsidP="00FC3907">
      <w:r>
        <w:separator/>
      </w:r>
    </w:p>
  </w:endnote>
  <w:endnote w:type="continuationSeparator" w:id="0">
    <w:p w14:paraId="77E70AD3" w14:textId="77777777" w:rsidR="00892E22" w:rsidRDefault="00892E2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895B9" w14:textId="77777777" w:rsidR="00AF04B2" w:rsidRDefault="00AF04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F04B2" w:rsidRPr="008F0D57" w14:paraId="42E8DBCF" w14:textId="77777777" w:rsidTr="004616AD">
      <w:tc>
        <w:tcPr>
          <w:tcW w:w="2340" w:type="dxa"/>
        </w:tcPr>
        <w:p w14:paraId="553DB702" w14:textId="6FBFD831" w:rsidR="00AF04B2" w:rsidRPr="008F0D57" w:rsidRDefault="00AF04B2" w:rsidP="004616AD">
          <w:pPr>
            <w:pStyle w:val="Footer"/>
            <w:rPr>
              <w:noProof/>
              <w:sz w:val="20"/>
            </w:rPr>
          </w:pPr>
        </w:p>
      </w:tc>
      <w:tc>
        <w:tcPr>
          <w:tcW w:w="7956" w:type="dxa"/>
        </w:tcPr>
        <w:p w14:paraId="43356987" w14:textId="77777777" w:rsidR="00EF5ED3" w:rsidRDefault="00EF5ED3" w:rsidP="004616AD">
          <w:pPr>
            <w:pStyle w:val="Footer"/>
            <w:jc w:val="right"/>
          </w:pPr>
          <w:r>
            <w:t>Leaves and Absences – GCBD/GDBD</w:t>
          </w:r>
        </w:p>
        <w:p w14:paraId="6CD1AD0E" w14:textId="7C2F7200" w:rsidR="00AF04B2" w:rsidRPr="008F0D57" w:rsidRDefault="00AF04B2" w:rsidP="004616AD">
          <w:pPr>
            <w:pStyle w:val="Footer"/>
            <w:jc w:val="right"/>
            <w:rPr>
              <w:sz w:val="20"/>
            </w:rPr>
          </w:pPr>
          <w:r w:rsidRPr="008F0D57">
            <w:rPr>
              <w:bCs/>
              <w:noProof/>
            </w:rPr>
            <w:fldChar w:fldCharType="begin"/>
          </w:r>
          <w:r w:rsidRPr="008F0D57">
            <w:rPr>
              <w:bCs/>
              <w:noProof/>
            </w:rPr>
            <w:instrText xml:space="preserve"> PAGE  \* Arabic  \* MERGEFORMAT </w:instrText>
          </w:r>
          <w:r w:rsidRPr="008F0D57">
            <w:rPr>
              <w:bCs/>
              <w:noProof/>
            </w:rPr>
            <w:fldChar w:fldCharType="separate"/>
          </w:r>
          <w:r w:rsidRPr="008F0D57">
            <w:rPr>
              <w:bCs/>
              <w:noProof/>
            </w:rPr>
            <w:t>1</w:t>
          </w:r>
          <w:r w:rsidRPr="008F0D57">
            <w:rPr>
              <w:bCs/>
              <w:noProof/>
            </w:rPr>
            <w:fldChar w:fldCharType="end"/>
          </w:r>
          <w:r w:rsidRPr="008F0D57">
            <w:rPr>
              <w:noProof/>
            </w:rPr>
            <w:t>-</w:t>
          </w:r>
          <w:r w:rsidRPr="008F0D57">
            <w:rPr>
              <w:bCs/>
              <w:noProof/>
            </w:rPr>
            <w:fldChar w:fldCharType="begin"/>
          </w:r>
          <w:r w:rsidRPr="008F0D57">
            <w:rPr>
              <w:bCs/>
              <w:noProof/>
            </w:rPr>
            <w:instrText xml:space="preserve"> NUMPAGES  \* Arabic  \* MERGEFORMAT </w:instrText>
          </w:r>
          <w:r w:rsidRPr="008F0D57">
            <w:rPr>
              <w:bCs/>
              <w:noProof/>
            </w:rPr>
            <w:fldChar w:fldCharType="separate"/>
          </w:r>
          <w:r w:rsidRPr="008F0D57">
            <w:rPr>
              <w:bCs/>
              <w:noProof/>
            </w:rPr>
            <w:t>1</w:t>
          </w:r>
          <w:r w:rsidRPr="008F0D57">
            <w:rPr>
              <w:bCs/>
              <w:noProof/>
            </w:rPr>
            <w:fldChar w:fldCharType="end"/>
          </w:r>
        </w:p>
      </w:tc>
    </w:tr>
  </w:tbl>
  <w:p w14:paraId="7A45796D" w14:textId="77777777" w:rsidR="00AF04B2" w:rsidRPr="008F0D57" w:rsidRDefault="00AF04B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3830C" w14:textId="77777777" w:rsidR="00AF04B2" w:rsidRDefault="00AF04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6D8FA" w14:textId="77777777" w:rsidR="00892E22" w:rsidRDefault="00892E22" w:rsidP="00FC3907">
      <w:r>
        <w:separator/>
      </w:r>
    </w:p>
  </w:footnote>
  <w:footnote w:type="continuationSeparator" w:id="0">
    <w:p w14:paraId="18963DF4" w14:textId="77777777" w:rsidR="00892E22" w:rsidRDefault="00892E22" w:rsidP="00FC3907">
      <w:r>
        <w:continuationSeparator/>
      </w:r>
    </w:p>
  </w:footnote>
  <w:footnote w:id="1">
    <w:p w14:paraId="4400CFE6" w14:textId="77777777" w:rsidR="0040123B" w:rsidRPr="00EA128F" w:rsidRDefault="0040123B">
      <w:pPr>
        <w:pStyle w:val="FootnoteText"/>
        <w:rPr>
          <w:highlight w:val="lightGray"/>
        </w:rPr>
      </w:pPr>
      <w:r w:rsidRPr="00EA128F">
        <w:rPr>
          <w:rStyle w:val="FootnoteReference"/>
          <w:highlight w:val="lightGray"/>
        </w:rPr>
        <w:footnoteRef/>
      </w:r>
      <w:r w:rsidRPr="00EA128F">
        <w:rPr>
          <w:highlight w:val="lightGray"/>
        </w:rPr>
        <w:t xml:space="preserve"> </w:t>
      </w:r>
      <w:bookmarkStart w:id="1" w:name="_Hlk203631598"/>
      <w:r w:rsidRPr="00EA128F">
        <w:rPr>
          <w:highlight w:val="lightGray"/>
        </w:rPr>
        <w:t>“School employee” includes all employees of the district.</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37642" w14:textId="77777777" w:rsidR="00AF04B2" w:rsidRPr="00EA128F" w:rsidRDefault="00AF04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D96CE" w14:textId="77777777" w:rsidR="00AF04B2" w:rsidRPr="008F0D57" w:rsidRDefault="00AF04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98E23" w14:textId="77777777" w:rsidR="00AF04B2" w:rsidRDefault="00AF04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05918068">
    <w:abstractNumId w:val="7"/>
  </w:num>
  <w:num w:numId="2" w16cid:durableId="1024401014">
    <w:abstractNumId w:val="4"/>
  </w:num>
  <w:num w:numId="3" w16cid:durableId="1376275277">
    <w:abstractNumId w:val="4"/>
  </w:num>
  <w:num w:numId="4" w16cid:durableId="1760255811">
    <w:abstractNumId w:val="3"/>
  </w:num>
  <w:num w:numId="5" w16cid:durableId="703404158">
    <w:abstractNumId w:val="3"/>
  </w:num>
  <w:num w:numId="6" w16cid:durableId="1972705741">
    <w:abstractNumId w:val="2"/>
  </w:num>
  <w:num w:numId="7" w16cid:durableId="1666661101">
    <w:abstractNumId w:val="2"/>
  </w:num>
  <w:num w:numId="8" w16cid:durableId="73205691">
    <w:abstractNumId w:val="1"/>
  </w:num>
  <w:num w:numId="9" w16cid:durableId="1282422358">
    <w:abstractNumId w:val="1"/>
  </w:num>
  <w:num w:numId="10" w16cid:durableId="406995956">
    <w:abstractNumId w:val="0"/>
  </w:num>
  <w:num w:numId="11" w16cid:durableId="1783256363">
    <w:abstractNumId w:val="0"/>
  </w:num>
  <w:num w:numId="12" w16cid:durableId="1263563877">
    <w:abstractNumId w:val="6"/>
  </w:num>
  <w:num w:numId="13" w16cid:durableId="1381399615">
    <w:abstractNumId w:val="9"/>
  </w:num>
  <w:num w:numId="14" w16cid:durableId="1859656009">
    <w:abstractNumId w:val="8"/>
  </w:num>
  <w:num w:numId="15" w16cid:durableId="16224142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4528B"/>
    <w:rsid w:val="0004571B"/>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C25BD"/>
    <w:rsid w:val="000D522B"/>
    <w:rsid w:val="000F261A"/>
    <w:rsid w:val="000F30CA"/>
    <w:rsid w:val="000F710F"/>
    <w:rsid w:val="000F7910"/>
    <w:rsid w:val="00123136"/>
    <w:rsid w:val="00125E1F"/>
    <w:rsid w:val="001303A2"/>
    <w:rsid w:val="00131C84"/>
    <w:rsid w:val="00137065"/>
    <w:rsid w:val="00143097"/>
    <w:rsid w:val="001479B1"/>
    <w:rsid w:val="00151EC6"/>
    <w:rsid w:val="0015657E"/>
    <w:rsid w:val="00156EA7"/>
    <w:rsid w:val="00163E91"/>
    <w:rsid w:val="0018025F"/>
    <w:rsid w:val="00192CA1"/>
    <w:rsid w:val="001A5BBB"/>
    <w:rsid w:val="001C1D43"/>
    <w:rsid w:val="001C3978"/>
    <w:rsid w:val="001C5C15"/>
    <w:rsid w:val="001E1260"/>
    <w:rsid w:val="001E7AE7"/>
    <w:rsid w:val="001F4D2D"/>
    <w:rsid w:val="0021369D"/>
    <w:rsid w:val="00214C2B"/>
    <w:rsid w:val="00217190"/>
    <w:rsid w:val="00224022"/>
    <w:rsid w:val="00246025"/>
    <w:rsid w:val="0027281C"/>
    <w:rsid w:val="0028031C"/>
    <w:rsid w:val="00280B93"/>
    <w:rsid w:val="002821D2"/>
    <w:rsid w:val="00284A5E"/>
    <w:rsid w:val="00286D2D"/>
    <w:rsid w:val="002A7657"/>
    <w:rsid w:val="002C77C7"/>
    <w:rsid w:val="002E3A23"/>
    <w:rsid w:val="002F4D33"/>
    <w:rsid w:val="002F7C67"/>
    <w:rsid w:val="00305489"/>
    <w:rsid w:val="00306B03"/>
    <w:rsid w:val="00311B2D"/>
    <w:rsid w:val="003233D7"/>
    <w:rsid w:val="003234E0"/>
    <w:rsid w:val="00346329"/>
    <w:rsid w:val="003538D6"/>
    <w:rsid w:val="00354BAF"/>
    <w:rsid w:val="00355C5E"/>
    <w:rsid w:val="00363573"/>
    <w:rsid w:val="00363AE7"/>
    <w:rsid w:val="00367B06"/>
    <w:rsid w:val="003804C0"/>
    <w:rsid w:val="003826FC"/>
    <w:rsid w:val="00385E10"/>
    <w:rsid w:val="003915B0"/>
    <w:rsid w:val="003A1124"/>
    <w:rsid w:val="003B3329"/>
    <w:rsid w:val="003E360A"/>
    <w:rsid w:val="003E6E0C"/>
    <w:rsid w:val="003F7B66"/>
    <w:rsid w:val="0040123B"/>
    <w:rsid w:val="004134A1"/>
    <w:rsid w:val="00415660"/>
    <w:rsid w:val="00415A69"/>
    <w:rsid w:val="0042588B"/>
    <w:rsid w:val="00426737"/>
    <w:rsid w:val="004347FA"/>
    <w:rsid w:val="00440997"/>
    <w:rsid w:val="00443C38"/>
    <w:rsid w:val="0044657B"/>
    <w:rsid w:val="00453EF5"/>
    <w:rsid w:val="00455739"/>
    <w:rsid w:val="00456577"/>
    <w:rsid w:val="0046617B"/>
    <w:rsid w:val="00472B26"/>
    <w:rsid w:val="00484B66"/>
    <w:rsid w:val="00490A75"/>
    <w:rsid w:val="0049277F"/>
    <w:rsid w:val="00494174"/>
    <w:rsid w:val="004C1EE4"/>
    <w:rsid w:val="004C2F7D"/>
    <w:rsid w:val="004D0EE8"/>
    <w:rsid w:val="004E3582"/>
    <w:rsid w:val="004F53EB"/>
    <w:rsid w:val="005130E3"/>
    <w:rsid w:val="0051750D"/>
    <w:rsid w:val="00524F11"/>
    <w:rsid w:val="005313F0"/>
    <w:rsid w:val="005342BD"/>
    <w:rsid w:val="00536354"/>
    <w:rsid w:val="00543474"/>
    <w:rsid w:val="00557E6B"/>
    <w:rsid w:val="00573A5C"/>
    <w:rsid w:val="00576AF8"/>
    <w:rsid w:val="00594050"/>
    <w:rsid w:val="005A0A48"/>
    <w:rsid w:val="005A1424"/>
    <w:rsid w:val="005A4EEB"/>
    <w:rsid w:val="005A6BFA"/>
    <w:rsid w:val="005B35D8"/>
    <w:rsid w:val="005C1564"/>
    <w:rsid w:val="005D57A8"/>
    <w:rsid w:val="005E06B3"/>
    <w:rsid w:val="005E3F0A"/>
    <w:rsid w:val="005F3316"/>
    <w:rsid w:val="0060463A"/>
    <w:rsid w:val="00610DAD"/>
    <w:rsid w:val="0061672C"/>
    <w:rsid w:val="00620A00"/>
    <w:rsid w:val="00621D2B"/>
    <w:rsid w:val="0062603D"/>
    <w:rsid w:val="00634B0E"/>
    <w:rsid w:val="00634D47"/>
    <w:rsid w:val="00645006"/>
    <w:rsid w:val="00660AC5"/>
    <w:rsid w:val="00662E7C"/>
    <w:rsid w:val="006705C2"/>
    <w:rsid w:val="006728D3"/>
    <w:rsid w:val="00684386"/>
    <w:rsid w:val="00685AAF"/>
    <w:rsid w:val="00695030"/>
    <w:rsid w:val="00695431"/>
    <w:rsid w:val="0069687A"/>
    <w:rsid w:val="006A0245"/>
    <w:rsid w:val="006A12CB"/>
    <w:rsid w:val="006A2D66"/>
    <w:rsid w:val="006B088B"/>
    <w:rsid w:val="006E544D"/>
    <w:rsid w:val="006E5941"/>
    <w:rsid w:val="006E7034"/>
    <w:rsid w:val="006E71CD"/>
    <w:rsid w:val="00700E92"/>
    <w:rsid w:val="0070410E"/>
    <w:rsid w:val="00715C4C"/>
    <w:rsid w:val="0073390E"/>
    <w:rsid w:val="00734CF6"/>
    <w:rsid w:val="00737933"/>
    <w:rsid w:val="007405D2"/>
    <w:rsid w:val="007443E2"/>
    <w:rsid w:val="00750D96"/>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E7360"/>
    <w:rsid w:val="007F0455"/>
    <w:rsid w:val="007F0ABE"/>
    <w:rsid w:val="008073B2"/>
    <w:rsid w:val="008152CF"/>
    <w:rsid w:val="00824B84"/>
    <w:rsid w:val="00830ED8"/>
    <w:rsid w:val="00831F08"/>
    <w:rsid w:val="008359DF"/>
    <w:rsid w:val="00835AD6"/>
    <w:rsid w:val="00844CD8"/>
    <w:rsid w:val="00850A44"/>
    <w:rsid w:val="00870BED"/>
    <w:rsid w:val="0087345E"/>
    <w:rsid w:val="00873560"/>
    <w:rsid w:val="00882C0D"/>
    <w:rsid w:val="0088661A"/>
    <w:rsid w:val="00890313"/>
    <w:rsid w:val="00892E22"/>
    <w:rsid w:val="008A156E"/>
    <w:rsid w:val="008A2D8F"/>
    <w:rsid w:val="008A3BAF"/>
    <w:rsid w:val="008B0925"/>
    <w:rsid w:val="008B5773"/>
    <w:rsid w:val="008B6FAC"/>
    <w:rsid w:val="008B730B"/>
    <w:rsid w:val="008C1F60"/>
    <w:rsid w:val="008D1417"/>
    <w:rsid w:val="008D663E"/>
    <w:rsid w:val="008E1CAE"/>
    <w:rsid w:val="008F0D57"/>
    <w:rsid w:val="008F331C"/>
    <w:rsid w:val="008F4D57"/>
    <w:rsid w:val="00907FA5"/>
    <w:rsid w:val="00912BAC"/>
    <w:rsid w:val="00915161"/>
    <w:rsid w:val="00923DFB"/>
    <w:rsid w:val="009243AB"/>
    <w:rsid w:val="009317A1"/>
    <w:rsid w:val="00940E79"/>
    <w:rsid w:val="009510E8"/>
    <w:rsid w:val="009510FB"/>
    <w:rsid w:val="00963266"/>
    <w:rsid w:val="00972985"/>
    <w:rsid w:val="0097452C"/>
    <w:rsid w:val="00976D56"/>
    <w:rsid w:val="00976F42"/>
    <w:rsid w:val="00977D62"/>
    <w:rsid w:val="009816CA"/>
    <w:rsid w:val="009821BB"/>
    <w:rsid w:val="00982B4E"/>
    <w:rsid w:val="009854C4"/>
    <w:rsid w:val="009A42F6"/>
    <w:rsid w:val="009B1678"/>
    <w:rsid w:val="009C4D2A"/>
    <w:rsid w:val="009D427B"/>
    <w:rsid w:val="009D6C26"/>
    <w:rsid w:val="009E5DF5"/>
    <w:rsid w:val="009F2011"/>
    <w:rsid w:val="009F24C0"/>
    <w:rsid w:val="009F4F41"/>
    <w:rsid w:val="009F694C"/>
    <w:rsid w:val="009F7274"/>
    <w:rsid w:val="00A15392"/>
    <w:rsid w:val="00A1584F"/>
    <w:rsid w:val="00A20986"/>
    <w:rsid w:val="00A268EF"/>
    <w:rsid w:val="00A312B5"/>
    <w:rsid w:val="00A546E9"/>
    <w:rsid w:val="00A61DAA"/>
    <w:rsid w:val="00A7204A"/>
    <w:rsid w:val="00A967F8"/>
    <w:rsid w:val="00AC3EDD"/>
    <w:rsid w:val="00AC5141"/>
    <w:rsid w:val="00AC6972"/>
    <w:rsid w:val="00AE1154"/>
    <w:rsid w:val="00AF04B2"/>
    <w:rsid w:val="00AF3E4D"/>
    <w:rsid w:val="00AF6F27"/>
    <w:rsid w:val="00B01ACE"/>
    <w:rsid w:val="00B04433"/>
    <w:rsid w:val="00B239E5"/>
    <w:rsid w:val="00B24778"/>
    <w:rsid w:val="00B3442C"/>
    <w:rsid w:val="00B36427"/>
    <w:rsid w:val="00B4113F"/>
    <w:rsid w:val="00B414D4"/>
    <w:rsid w:val="00B44352"/>
    <w:rsid w:val="00B46906"/>
    <w:rsid w:val="00B46FC7"/>
    <w:rsid w:val="00B637AA"/>
    <w:rsid w:val="00B659D3"/>
    <w:rsid w:val="00B70CD3"/>
    <w:rsid w:val="00B76A55"/>
    <w:rsid w:val="00B93330"/>
    <w:rsid w:val="00B94A90"/>
    <w:rsid w:val="00B96EBC"/>
    <w:rsid w:val="00BA02CC"/>
    <w:rsid w:val="00BA54B2"/>
    <w:rsid w:val="00BA6DC5"/>
    <w:rsid w:val="00BB2371"/>
    <w:rsid w:val="00BC1871"/>
    <w:rsid w:val="00BC6D2F"/>
    <w:rsid w:val="00BD65DF"/>
    <w:rsid w:val="00BE44C8"/>
    <w:rsid w:val="00BE450C"/>
    <w:rsid w:val="00BE5ECB"/>
    <w:rsid w:val="00BF1386"/>
    <w:rsid w:val="00C04F63"/>
    <w:rsid w:val="00C11E0F"/>
    <w:rsid w:val="00C17383"/>
    <w:rsid w:val="00C21664"/>
    <w:rsid w:val="00C25368"/>
    <w:rsid w:val="00C33AB4"/>
    <w:rsid w:val="00C41957"/>
    <w:rsid w:val="00C42489"/>
    <w:rsid w:val="00C430FD"/>
    <w:rsid w:val="00C67331"/>
    <w:rsid w:val="00C71516"/>
    <w:rsid w:val="00C734FD"/>
    <w:rsid w:val="00C82AB8"/>
    <w:rsid w:val="00CA0B6C"/>
    <w:rsid w:val="00CB18D4"/>
    <w:rsid w:val="00CB5D00"/>
    <w:rsid w:val="00CC11B1"/>
    <w:rsid w:val="00CC2690"/>
    <w:rsid w:val="00CC7D46"/>
    <w:rsid w:val="00CD64AD"/>
    <w:rsid w:val="00CE3549"/>
    <w:rsid w:val="00CE482D"/>
    <w:rsid w:val="00CF6EF5"/>
    <w:rsid w:val="00D01C38"/>
    <w:rsid w:val="00D15F93"/>
    <w:rsid w:val="00D33F63"/>
    <w:rsid w:val="00D37878"/>
    <w:rsid w:val="00D4493C"/>
    <w:rsid w:val="00D55ABF"/>
    <w:rsid w:val="00D65180"/>
    <w:rsid w:val="00D7233F"/>
    <w:rsid w:val="00D7490B"/>
    <w:rsid w:val="00D75F4C"/>
    <w:rsid w:val="00D82C4F"/>
    <w:rsid w:val="00D85D37"/>
    <w:rsid w:val="00D87B51"/>
    <w:rsid w:val="00DD38C3"/>
    <w:rsid w:val="00DE0C18"/>
    <w:rsid w:val="00DE7A1E"/>
    <w:rsid w:val="00DF0AE6"/>
    <w:rsid w:val="00DF464B"/>
    <w:rsid w:val="00E009DD"/>
    <w:rsid w:val="00E07338"/>
    <w:rsid w:val="00E26286"/>
    <w:rsid w:val="00E34F37"/>
    <w:rsid w:val="00E513F6"/>
    <w:rsid w:val="00E56759"/>
    <w:rsid w:val="00E60543"/>
    <w:rsid w:val="00E62EBE"/>
    <w:rsid w:val="00E6756D"/>
    <w:rsid w:val="00E67AB7"/>
    <w:rsid w:val="00E70BB8"/>
    <w:rsid w:val="00E71A63"/>
    <w:rsid w:val="00E727A4"/>
    <w:rsid w:val="00E81F69"/>
    <w:rsid w:val="00E908E7"/>
    <w:rsid w:val="00E9130E"/>
    <w:rsid w:val="00EA05AE"/>
    <w:rsid w:val="00EA128F"/>
    <w:rsid w:val="00EA3062"/>
    <w:rsid w:val="00EC519B"/>
    <w:rsid w:val="00EE49D0"/>
    <w:rsid w:val="00EF573E"/>
    <w:rsid w:val="00EF5ED3"/>
    <w:rsid w:val="00F125DD"/>
    <w:rsid w:val="00F166D4"/>
    <w:rsid w:val="00F16CA1"/>
    <w:rsid w:val="00F22AEF"/>
    <w:rsid w:val="00F45027"/>
    <w:rsid w:val="00F45D0D"/>
    <w:rsid w:val="00F704CA"/>
    <w:rsid w:val="00F774CC"/>
    <w:rsid w:val="00F80E45"/>
    <w:rsid w:val="00F91523"/>
    <w:rsid w:val="00F94BBC"/>
    <w:rsid w:val="00F95253"/>
    <w:rsid w:val="00FA481C"/>
    <w:rsid w:val="00FB2445"/>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F204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BC1871"/>
    <w:rPr>
      <w:color w:val="0000FF"/>
      <w:u w:val="single"/>
    </w:rPr>
  </w:style>
  <w:style w:type="paragraph" w:styleId="Revision">
    <w:name w:val="Revision"/>
    <w:hidden/>
    <w:uiPriority w:val="99"/>
    <w:semiHidden/>
    <w:rsid w:val="00750D96"/>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3538D6"/>
    <w:rPr>
      <w:sz w:val="16"/>
      <w:szCs w:val="16"/>
    </w:rPr>
  </w:style>
  <w:style w:type="paragraph" w:styleId="CommentText">
    <w:name w:val="annotation text"/>
    <w:basedOn w:val="Normal"/>
    <w:link w:val="CommentTextChar"/>
    <w:uiPriority w:val="99"/>
    <w:unhideWhenUsed/>
    <w:rsid w:val="003538D6"/>
    <w:rPr>
      <w:sz w:val="20"/>
      <w:szCs w:val="20"/>
    </w:rPr>
  </w:style>
  <w:style w:type="character" w:customStyle="1" w:styleId="CommentTextChar">
    <w:name w:val="Comment Text Char"/>
    <w:basedOn w:val="DefaultParagraphFont"/>
    <w:link w:val="CommentText"/>
    <w:uiPriority w:val="99"/>
    <w:rsid w:val="003538D6"/>
    <w:rPr>
      <w:rFonts w:ascii="Times New Roman" w:hAnsi="Times New Roman" w:cs="Times New Roman"/>
      <w:sz w:val="20"/>
      <w:szCs w:val="20"/>
    </w:rPr>
  </w:style>
  <w:style w:type="character" w:styleId="Hyperlink">
    <w:name w:val="Hyperlink"/>
    <w:basedOn w:val="DefaultParagraphFont"/>
    <w:uiPriority w:val="99"/>
    <w:unhideWhenUsed/>
    <w:rsid w:val="00EF5E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1" TargetMode="External"/><Relationship Id="rId2" Type="http://schemas.openxmlformats.org/officeDocument/2006/relationships/numbering" Target="numbering.xml"/><Relationship Id="rId16" Type="http://schemas.openxmlformats.org/officeDocument/2006/relationships/hyperlink" Target="http://policy.osba.org/orsredir.asp?ors=ors-3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42"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5D6C1-224D-4699-89F7-892E16977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Policy - Leaves and Absences</vt:lpstr>
    </vt:vector>
  </TitlesOfParts>
  <Company>OSBA</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GCBD/GDBD - Leaves and Absences</dc:title>
  <dc:subject>Clatskanie SD Board Policy</dc:subject>
  <dc:creator>Oregon School Boards Association</dc:creator>
  <cp:keywords/>
  <dc:description/>
  <cp:lastModifiedBy>CSD</cp:lastModifiedBy>
  <cp:revision>2</cp:revision>
  <dcterms:created xsi:type="dcterms:W3CDTF">2025-10-10T06:31:00Z</dcterms:created>
  <dcterms:modified xsi:type="dcterms:W3CDTF">2025-10-10T06:31:00Z</dcterms:modified>
</cp:coreProperties>
</file>